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527B7F">
      <w:pPr>
        <w:jc w:val="center"/>
        <w:rPr>
          <w:rFonts w:ascii="仿宋_GB2312" w:eastAsia="仿宋_GB2312"/>
          <w:b/>
          <w:sz w:val="32"/>
          <w:szCs w:val="32"/>
        </w:rPr>
      </w:pPr>
    </w:p>
    <w:p w14:paraId="5D7E48B6">
      <w:pPr>
        <w:jc w:val="center"/>
        <w:rPr>
          <w:rFonts w:ascii="黑体" w:eastAsia="黑体"/>
          <w:sz w:val="72"/>
          <w:szCs w:val="72"/>
        </w:rPr>
      </w:pPr>
    </w:p>
    <w:p w14:paraId="33AD1A7F">
      <w:pPr>
        <w:jc w:val="center"/>
        <w:rPr>
          <w:rFonts w:ascii="黑体" w:eastAsia="黑体"/>
          <w:sz w:val="72"/>
          <w:szCs w:val="72"/>
        </w:rPr>
      </w:pPr>
    </w:p>
    <w:p w14:paraId="54259176">
      <w:pPr>
        <w:jc w:val="center"/>
        <w:rPr>
          <w:rFonts w:ascii="黑体" w:eastAsia="黑体"/>
          <w:sz w:val="72"/>
          <w:szCs w:val="72"/>
        </w:rPr>
      </w:pPr>
    </w:p>
    <w:p w14:paraId="229EED46">
      <w:pPr>
        <w:jc w:val="center"/>
        <w:rPr>
          <w:rFonts w:ascii="黑体" w:eastAsia="黑体"/>
          <w:sz w:val="72"/>
          <w:szCs w:val="72"/>
        </w:rPr>
      </w:pPr>
      <w:r>
        <w:rPr>
          <w:rFonts w:hint="eastAsia" w:ascii="黑体" w:eastAsia="黑体"/>
          <w:sz w:val="72"/>
          <w:szCs w:val="72"/>
          <w:lang w:eastAsia="zh-CN"/>
        </w:rPr>
        <w:t>北京市劳动人民文化宫</w:t>
      </w:r>
    </w:p>
    <w:p w14:paraId="722AF8C8">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eastAsia="zh-CN"/>
        </w:rPr>
        <w:t>（公开）</w:t>
      </w:r>
    </w:p>
    <w:p w14:paraId="526B99D2">
      <w:pPr>
        <w:jc w:val="center"/>
        <w:rPr>
          <w:rFonts w:ascii="黑体" w:eastAsia="黑体"/>
          <w:sz w:val="52"/>
          <w:szCs w:val="52"/>
        </w:rPr>
      </w:pPr>
    </w:p>
    <w:p w14:paraId="61A43347">
      <w:pPr>
        <w:jc w:val="center"/>
        <w:rPr>
          <w:rFonts w:ascii="黑体" w:eastAsia="黑体"/>
          <w:sz w:val="52"/>
          <w:szCs w:val="52"/>
        </w:rPr>
      </w:pPr>
    </w:p>
    <w:p w14:paraId="67842855">
      <w:pPr>
        <w:jc w:val="center"/>
        <w:rPr>
          <w:rFonts w:ascii="黑体" w:eastAsia="黑体"/>
          <w:sz w:val="52"/>
          <w:szCs w:val="52"/>
        </w:rPr>
      </w:pPr>
    </w:p>
    <w:p w14:paraId="388B871E">
      <w:pPr>
        <w:jc w:val="center"/>
        <w:rPr>
          <w:rFonts w:ascii="黑体" w:eastAsia="黑体"/>
          <w:sz w:val="52"/>
          <w:szCs w:val="52"/>
        </w:rPr>
      </w:pPr>
    </w:p>
    <w:p w14:paraId="3EF15E2C">
      <w:pPr>
        <w:jc w:val="center"/>
        <w:rPr>
          <w:rFonts w:ascii="黑体" w:eastAsia="黑体"/>
          <w:sz w:val="32"/>
          <w:szCs w:val="32"/>
        </w:rPr>
      </w:pPr>
    </w:p>
    <w:p w14:paraId="1777151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BF8FC85">
      <w:pPr>
        <w:spacing w:line="500" w:lineRule="exact"/>
        <w:ind w:firstLine="645"/>
        <w:jc w:val="center"/>
        <w:rPr>
          <w:rFonts w:hint="eastAsia" w:ascii="宋体" w:hAnsi="宋体" w:cs="宋体"/>
          <w:b/>
          <w:bCs/>
          <w:kern w:val="0"/>
          <w:sz w:val="36"/>
          <w:szCs w:val="36"/>
        </w:rPr>
      </w:pPr>
    </w:p>
    <w:p w14:paraId="524E694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D0920E5">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CE79A8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B0C3DA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F80F3B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7325EB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4CC0E2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A986C3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A18C5F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74B5D2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6E4183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0B2551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E42A21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68FAD2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CB4DB8D">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50E2AFF">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E935FA2">
      <w:pPr>
        <w:tabs>
          <w:tab w:val="center" w:pos="6979"/>
        </w:tabs>
        <w:spacing w:before="156" w:beforeLines="50" w:after="156" w:afterLines="50"/>
        <w:jc w:val="center"/>
        <w:rPr>
          <w:rFonts w:ascii="宋体" w:hAnsi="宋体" w:cs="宋体"/>
          <w:b/>
          <w:bCs/>
          <w:spacing w:val="40"/>
          <w:kern w:val="0"/>
          <w:sz w:val="32"/>
          <w:szCs w:val="32"/>
        </w:rPr>
      </w:pPr>
    </w:p>
    <w:p w14:paraId="2F33897F">
      <w:pPr>
        <w:tabs>
          <w:tab w:val="center" w:pos="6979"/>
        </w:tabs>
        <w:spacing w:before="156" w:beforeLines="50" w:after="156" w:afterLines="50"/>
        <w:jc w:val="center"/>
        <w:rPr>
          <w:rFonts w:ascii="宋体" w:hAnsi="宋体" w:cs="宋体"/>
          <w:b/>
          <w:bCs/>
          <w:spacing w:val="40"/>
          <w:kern w:val="0"/>
          <w:sz w:val="32"/>
          <w:szCs w:val="32"/>
        </w:rPr>
      </w:pPr>
    </w:p>
    <w:p w14:paraId="64AEC79C">
      <w:pPr>
        <w:tabs>
          <w:tab w:val="center" w:pos="6979"/>
        </w:tabs>
        <w:spacing w:before="156" w:beforeLines="50" w:after="156" w:afterLines="50"/>
        <w:jc w:val="center"/>
        <w:rPr>
          <w:rFonts w:ascii="宋体" w:hAnsi="宋体" w:cs="宋体"/>
          <w:b/>
          <w:bCs/>
          <w:spacing w:val="40"/>
          <w:kern w:val="0"/>
          <w:sz w:val="32"/>
          <w:szCs w:val="32"/>
        </w:rPr>
      </w:pPr>
    </w:p>
    <w:p w14:paraId="0C5B412B">
      <w:pPr>
        <w:tabs>
          <w:tab w:val="center" w:pos="6979"/>
        </w:tabs>
        <w:spacing w:before="156" w:beforeLines="50" w:after="156" w:afterLines="50"/>
        <w:jc w:val="center"/>
        <w:rPr>
          <w:rFonts w:ascii="宋体" w:hAnsi="宋体" w:cs="宋体"/>
          <w:b/>
          <w:bCs/>
          <w:spacing w:val="40"/>
          <w:kern w:val="0"/>
          <w:sz w:val="32"/>
          <w:szCs w:val="32"/>
        </w:rPr>
      </w:pPr>
    </w:p>
    <w:p w14:paraId="28B744AE">
      <w:pPr>
        <w:tabs>
          <w:tab w:val="center" w:pos="6979"/>
        </w:tabs>
        <w:spacing w:before="156" w:beforeLines="50" w:after="156" w:afterLines="50"/>
        <w:jc w:val="center"/>
        <w:rPr>
          <w:rFonts w:ascii="宋体" w:hAnsi="宋体" w:cs="宋体"/>
          <w:b/>
          <w:bCs/>
          <w:spacing w:val="40"/>
          <w:kern w:val="0"/>
          <w:sz w:val="32"/>
          <w:szCs w:val="32"/>
        </w:rPr>
      </w:pPr>
    </w:p>
    <w:p w14:paraId="5FD0C1C2">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B5EA380">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51252AC">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8A4FF6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B451051">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北京市劳动人民文化宫</w:t>
      </w:r>
      <w:r>
        <w:rPr>
          <w:rFonts w:hint="eastAsia" w:ascii="仿宋_GB2312" w:eastAsia="仿宋_GB2312"/>
          <w:sz w:val="28"/>
          <w:szCs w:val="28"/>
          <w:lang w:eastAsia="zh-CN"/>
        </w:rPr>
        <w:t>（</w:t>
      </w:r>
      <w:r>
        <w:rPr>
          <w:rFonts w:hint="eastAsia" w:ascii="仿宋_GB2312" w:eastAsia="仿宋_GB2312"/>
          <w:sz w:val="28"/>
          <w:szCs w:val="28"/>
          <w:lang w:val="en-US" w:eastAsia="zh-CN"/>
        </w:rPr>
        <w:t>以下简称“文化宫”</w:t>
      </w:r>
      <w:r>
        <w:rPr>
          <w:rFonts w:hint="eastAsia" w:ascii="仿宋_GB2312" w:eastAsia="仿宋_GB2312"/>
          <w:sz w:val="28"/>
          <w:szCs w:val="28"/>
          <w:lang w:eastAsia="zh-CN"/>
        </w:rPr>
        <w:t>）</w:t>
      </w:r>
      <w:r>
        <w:rPr>
          <w:rFonts w:hint="eastAsia" w:ascii="仿宋_GB2312" w:eastAsia="仿宋_GB2312"/>
          <w:sz w:val="28"/>
          <w:szCs w:val="28"/>
        </w:rPr>
        <w:t>为</w:t>
      </w:r>
      <w:r>
        <w:rPr>
          <w:rFonts w:hint="eastAsia" w:ascii="仿宋_GB2312" w:eastAsia="仿宋_GB2312"/>
          <w:sz w:val="28"/>
          <w:szCs w:val="28"/>
          <w:lang w:val="en-US" w:eastAsia="zh-CN"/>
        </w:rPr>
        <w:t>北京</w:t>
      </w:r>
      <w:r>
        <w:rPr>
          <w:rFonts w:hint="eastAsia" w:ascii="仿宋_GB2312" w:eastAsia="仿宋_GB2312"/>
          <w:sz w:val="28"/>
          <w:szCs w:val="28"/>
        </w:rPr>
        <w:t>市总工会所属正处级公益一类事业单位，主要职责为组织开展本市职工文化艺术交流活动，展示职工文化创意新成果，承担太庙等国家重点文物保护工作。</w:t>
      </w:r>
    </w:p>
    <w:p w14:paraId="1985944F">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eastAsia="zh-CN"/>
        </w:rPr>
        <w:t>文化宫内设机构22个，分别为：办公室、人力资源部、党群工作部、工会办公室、信息宣传部、财务资产部、招标办公室、应急保障办公室、安全保卫部、物业保障部、工程设备部、绿化养护队、公益服务部、文化艺术部、教育培训部、展览活动部、创新事业部、文保研究部、园艺科技部、公共事务部、虎坊桥俱乐部、五道口俱乐部</w:t>
      </w:r>
      <w:r>
        <w:rPr>
          <w:rFonts w:hint="eastAsia" w:ascii="仿宋_GB2312" w:eastAsia="仿宋_GB2312"/>
          <w:sz w:val="28"/>
          <w:szCs w:val="28"/>
        </w:rPr>
        <w:t>。</w:t>
      </w:r>
    </w:p>
    <w:p w14:paraId="0F7E3D62">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DD1BC40">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w:t>
      </w:r>
      <w:r>
        <w:rPr>
          <w:rFonts w:hint="eastAsia" w:ascii="仿宋_GB2312" w:eastAsia="仿宋_GB2312"/>
          <w:sz w:val="28"/>
          <w:szCs w:val="28"/>
          <w:lang w:val="en-US" w:eastAsia="zh-CN"/>
        </w:rPr>
        <w:t>,</w:t>
      </w:r>
      <w:r>
        <w:rPr>
          <w:rFonts w:ascii="仿宋_GB2312" w:eastAsia="仿宋_GB2312"/>
          <w:sz w:val="28"/>
          <w:szCs w:val="28"/>
        </w:rPr>
        <w:t>027.68</w:t>
      </w:r>
      <w:r>
        <w:rPr>
          <w:rFonts w:hint="eastAsia" w:ascii="仿宋_GB2312" w:eastAsia="仿宋_GB2312"/>
          <w:sz w:val="28"/>
          <w:szCs w:val="28"/>
        </w:rPr>
        <w:t>万元，</w:t>
      </w:r>
      <w:r>
        <w:rPr>
          <w:rFonts w:hint="eastAsia" w:ascii="仿宋_GB2312" w:eastAsia="仿宋_GB2312"/>
          <w:sz w:val="28"/>
          <w:szCs w:val="28"/>
          <w:lang w:eastAsia="zh-CN"/>
        </w:rPr>
        <w:t>比上年减少</w:t>
      </w:r>
      <w:r>
        <w:rPr>
          <w:rFonts w:hint="eastAsia" w:ascii="仿宋_GB2312" w:eastAsia="仿宋_GB2312"/>
          <w:sz w:val="28"/>
          <w:szCs w:val="28"/>
          <w:lang w:val="en-US" w:eastAsia="zh-CN"/>
        </w:rPr>
        <w:t>1,036.1</w:t>
      </w:r>
      <w:r>
        <w:rPr>
          <w:rFonts w:hint="eastAsia" w:ascii="仿宋_GB2312" w:eastAsia="仿宋_GB2312"/>
          <w:sz w:val="28"/>
          <w:szCs w:val="28"/>
          <w:lang w:eastAsia="zh-CN"/>
        </w:rPr>
        <w:t>万元，下降</w:t>
      </w:r>
      <w:r>
        <w:rPr>
          <w:rFonts w:hint="eastAsia" w:ascii="仿宋_GB2312" w:eastAsia="仿宋_GB2312"/>
          <w:sz w:val="28"/>
          <w:szCs w:val="28"/>
          <w:lang w:val="en-US" w:eastAsia="zh-CN"/>
        </w:rPr>
        <w:t>12.85</w:t>
      </w:r>
      <w:r>
        <w:rPr>
          <w:rFonts w:hint="eastAsia" w:ascii="仿宋_GB2312" w:eastAsia="仿宋_GB2312"/>
          <w:sz w:val="28"/>
          <w:szCs w:val="28"/>
          <w:lang w:eastAsia="zh-CN"/>
        </w:rPr>
        <w:t>%。</w:t>
      </w:r>
    </w:p>
    <w:p w14:paraId="7AF80F3D">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008C89C">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w:t>
      </w:r>
      <w:r>
        <w:rPr>
          <w:rFonts w:hint="eastAsia" w:ascii="仿宋_GB2312" w:eastAsia="仿宋_GB2312"/>
          <w:sz w:val="28"/>
          <w:szCs w:val="28"/>
          <w:lang w:val="en-US" w:eastAsia="zh-CN"/>
        </w:rPr>
        <w:t>,</w:t>
      </w:r>
      <w:r>
        <w:rPr>
          <w:rFonts w:ascii="仿宋_GB2312" w:eastAsia="仿宋_GB2312"/>
          <w:sz w:val="28"/>
          <w:szCs w:val="28"/>
        </w:rPr>
        <w:t>027.68</w:t>
      </w:r>
      <w:r>
        <w:rPr>
          <w:rFonts w:hint="eastAsia" w:ascii="仿宋_GB2312" w:eastAsia="仿宋_GB2312"/>
          <w:sz w:val="28"/>
          <w:szCs w:val="28"/>
        </w:rPr>
        <w:t>万元，</w:t>
      </w:r>
      <w:r>
        <w:rPr>
          <w:rFonts w:hint="eastAsia" w:ascii="仿宋_GB2312" w:eastAsia="仿宋_GB2312"/>
          <w:sz w:val="28"/>
          <w:szCs w:val="28"/>
          <w:lang w:eastAsia="zh-CN"/>
        </w:rPr>
        <w:t>比上年增加221.4</w:t>
      </w:r>
      <w:r>
        <w:rPr>
          <w:rFonts w:hint="eastAsia" w:ascii="仿宋_GB2312" w:eastAsia="仿宋_GB2312"/>
          <w:sz w:val="28"/>
          <w:szCs w:val="28"/>
          <w:lang w:val="en-US" w:eastAsia="zh-CN"/>
        </w:rPr>
        <w:t>2</w:t>
      </w:r>
      <w:r>
        <w:rPr>
          <w:rFonts w:hint="eastAsia" w:ascii="仿宋_GB2312" w:eastAsia="仿宋_GB2312"/>
          <w:sz w:val="28"/>
          <w:szCs w:val="28"/>
          <w:lang w:eastAsia="zh-CN"/>
        </w:rPr>
        <w:t>万元，增长3.25%。</w:t>
      </w:r>
    </w:p>
    <w:p w14:paraId="0C01953D">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w:t>
      </w:r>
      <w:r>
        <w:rPr>
          <w:rFonts w:hint="eastAsia" w:ascii="仿宋_GB2312" w:eastAsia="仿宋_GB2312"/>
          <w:sz w:val="28"/>
          <w:szCs w:val="28"/>
          <w:lang w:val="en-US" w:eastAsia="zh-CN"/>
        </w:rPr>
        <w:t>,</w:t>
      </w:r>
      <w:r>
        <w:rPr>
          <w:rFonts w:ascii="仿宋_GB2312" w:eastAsia="仿宋_GB2312"/>
          <w:sz w:val="28"/>
          <w:szCs w:val="28"/>
        </w:rPr>
        <w:t>027.68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7</w:t>
      </w:r>
      <w:r>
        <w:rPr>
          <w:rFonts w:hint="eastAsia" w:ascii="仿宋_GB2312" w:eastAsia="仿宋_GB2312"/>
          <w:sz w:val="28"/>
          <w:szCs w:val="28"/>
          <w:lang w:val="en-US" w:eastAsia="zh-CN"/>
        </w:rPr>
        <w:t>,</w:t>
      </w:r>
      <w:r>
        <w:rPr>
          <w:rFonts w:ascii="仿宋_GB2312" w:eastAsia="仿宋_GB2312"/>
          <w:sz w:val="28"/>
          <w:szCs w:val="28"/>
        </w:rPr>
        <w:t>027.68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A2A05D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3F22C8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F929ED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3A4AC0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1D57D9B">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04D6257">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955CA7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5E82FC5">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年度本年支出合计6</w:t>
      </w:r>
      <w:r>
        <w:rPr>
          <w:rFonts w:hint="eastAsia" w:ascii="仿宋_GB2312" w:eastAsia="仿宋_GB2312"/>
          <w:sz w:val="28"/>
          <w:szCs w:val="28"/>
          <w:lang w:val="en-US" w:eastAsia="zh-CN"/>
        </w:rPr>
        <w:t>,</w:t>
      </w:r>
      <w:r>
        <w:rPr>
          <w:rFonts w:hint="eastAsia" w:ascii="仿宋_GB2312" w:eastAsia="仿宋_GB2312"/>
          <w:sz w:val="28"/>
          <w:szCs w:val="28"/>
        </w:rPr>
        <w:t>805.12万元，比上年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1,071.75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13.61</w:t>
      </w:r>
      <w:r>
        <w:rPr>
          <w:rFonts w:hint="eastAsia" w:ascii="仿宋_GB2312" w:eastAsia="仿宋_GB2312"/>
          <w:sz w:val="28"/>
          <w:szCs w:val="28"/>
        </w:rPr>
        <w:t>%，其中：基本支出5</w:t>
      </w:r>
      <w:r>
        <w:rPr>
          <w:rFonts w:hint="eastAsia" w:ascii="仿宋_GB2312" w:eastAsia="仿宋_GB2312"/>
          <w:sz w:val="28"/>
          <w:szCs w:val="28"/>
          <w:lang w:val="en-US" w:eastAsia="zh-CN"/>
        </w:rPr>
        <w:t>,</w:t>
      </w:r>
      <w:r>
        <w:rPr>
          <w:rFonts w:hint="eastAsia" w:ascii="仿宋_GB2312" w:eastAsia="仿宋_GB2312"/>
          <w:sz w:val="28"/>
          <w:szCs w:val="28"/>
        </w:rPr>
        <w:t>094.57万元，占支出合计的</w:t>
      </w:r>
      <w:r>
        <w:rPr>
          <w:rFonts w:hint="eastAsia" w:ascii="仿宋_GB2312" w:eastAsia="仿宋_GB2312"/>
          <w:sz w:val="28"/>
          <w:szCs w:val="28"/>
          <w:lang w:eastAsia="zh-CN"/>
        </w:rPr>
        <w:t>74.86</w:t>
      </w:r>
      <w:r>
        <w:rPr>
          <w:rFonts w:hint="eastAsia" w:ascii="仿宋_GB2312" w:eastAsia="仿宋_GB2312"/>
          <w:sz w:val="28"/>
          <w:szCs w:val="28"/>
        </w:rPr>
        <w:t>%；项目支出1</w:t>
      </w:r>
      <w:r>
        <w:rPr>
          <w:rFonts w:hint="eastAsia" w:ascii="仿宋_GB2312" w:eastAsia="仿宋_GB2312"/>
          <w:sz w:val="28"/>
          <w:szCs w:val="28"/>
          <w:lang w:val="en-US" w:eastAsia="zh-CN"/>
        </w:rPr>
        <w:t>,</w:t>
      </w:r>
      <w:r>
        <w:rPr>
          <w:rFonts w:hint="eastAsia" w:ascii="仿宋_GB2312" w:eastAsia="仿宋_GB2312"/>
          <w:sz w:val="28"/>
          <w:szCs w:val="28"/>
        </w:rPr>
        <w:t>710.55万元，占支出合计的</w:t>
      </w:r>
      <w:r>
        <w:rPr>
          <w:rFonts w:hint="eastAsia" w:ascii="仿宋_GB2312" w:eastAsia="仿宋_GB2312"/>
          <w:sz w:val="28"/>
          <w:szCs w:val="28"/>
          <w:lang w:eastAsia="zh-CN"/>
        </w:rPr>
        <w:t>25.14</w:t>
      </w:r>
      <w:r>
        <w:rPr>
          <w:rFonts w:hint="eastAsia" w:ascii="仿宋_GB2312" w:eastAsia="仿宋_GB2312"/>
          <w:sz w:val="28"/>
          <w:szCs w:val="28"/>
        </w:rPr>
        <w:t>%;上缴上级支出0万元，占支出合计的</w:t>
      </w:r>
      <w:r>
        <w:rPr>
          <w:rFonts w:hint="eastAsia" w:ascii="仿宋_GB2312" w:eastAsia="仿宋_GB2312"/>
          <w:sz w:val="28"/>
          <w:szCs w:val="28"/>
          <w:lang w:eastAsia="zh-CN"/>
        </w:rPr>
        <w:t>0</w:t>
      </w:r>
      <w:r>
        <w:rPr>
          <w:rFonts w:hint="eastAsia" w:ascii="仿宋_GB2312" w:eastAsia="仿宋_GB2312"/>
          <w:sz w:val="28"/>
          <w:szCs w:val="28"/>
        </w:rPr>
        <w:t>%；经营支出0万元，占支出合计的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%；对附属单位补助支出0万元，占支出合计的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99A79D8">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F6E637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DDBEAB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w:t>
      </w:r>
      <w:r>
        <w:rPr>
          <w:rFonts w:hint="eastAsia" w:ascii="仿宋_GB2312" w:eastAsia="仿宋_GB2312"/>
          <w:sz w:val="28"/>
          <w:szCs w:val="28"/>
          <w:lang w:val="en-US" w:eastAsia="zh-CN"/>
        </w:rPr>
        <w:t>,</w:t>
      </w:r>
      <w:r>
        <w:rPr>
          <w:rFonts w:ascii="仿宋_GB2312" w:eastAsia="仿宋_GB2312"/>
          <w:sz w:val="28"/>
          <w:szCs w:val="28"/>
        </w:rPr>
        <w:t>027.68</w:t>
      </w:r>
      <w:r>
        <w:rPr>
          <w:rFonts w:hint="eastAsia" w:ascii="仿宋_GB2312" w:eastAsia="仿宋_GB2312"/>
          <w:sz w:val="28"/>
          <w:szCs w:val="28"/>
        </w:rPr>
        <w:t>万元，</w:t>
      </w:r>
      <w:r>
        <w:rPr>
          <w:rFonts w:ascii="仿宋_GB2312" w:eastAsia="仿宋_GB2312"/>
          <w:color w:val="auto"/>
          <w:sz w:val="28"/>
          <w:szCs w:val="28"/>
        </w:rPr>
        <w:t>比上年</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1,036.1</w:t>
      </w:r>
      <w:r>
        <w:rPr>
          <w:rFonts w:hint="eastAsia" w:ascii="仿宋_GB2312" w:hAnsi="仿宋" w:eastAsia="仿宋_GB2312"/>
          <w:color w:val="auto"/>
          <w:sz w:val="28"/>
          <w:szCs w:val="28"/>
          <w:highlight w:val="none"/>
          <w:u w:val="none"/>
        </w:rPr>
        <w:t>万元</w:t>
      </w:r>
      <w:r>
        <w:rPr>
          <w:rFonts w:hint="eastAsia" w:ascii="仿宋_GB2312" w:eastAsia="仿宋_GB2312"/>
          <w:color w:val="auto"/>
          <w:sz w:val="28"/>
          <w:szCs w:val="28"/>
        </w:rPr>
        <w:t>，</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12.85</w:t>
      </w:r>
      <w:r>
        <w:rPr>
          <w:rFonts w:ascii="仿宋_GB2312" w:hAnsi="仿宋" w:eastAsia="仿宋_GB2312"/>
          <w:color w:val="auto"/>
          <w:sz w:val="28"/>
          <w:szCs w:val="28"/>
          <w:highlight w:val="none"/>
          <w:u w:val="none"/>
        </w:rPr>
        <w:t>%</w:t>
      </w:r>
      <w:r>
        <w:rPr>
          <w:rFonts w:hint="eastAsia" w:ascii="仿宋_GB2312" w:eastAsia="仿宋_GB2312"/>
          <w:sz w:val="28"/>
          <w:szCs w:val="28"/>
        </w:rPr>
        <w:t>。</w:t>
      </w:r>
      <w:r>
        <w:rPr>
          <w:rFonts w:hint="eastAsia" w:ascii="仿宋_GB2312" w:hAnsi="仿宋" w:eastAsia="仿宋_GB2312"/>
          <w:sz w:val="28"/>
          <w:szCs w:val="28"/>
          <w:highlight w:val="none"/>
          <w:u w:val="none"/>
          <w:lang w:eastAsia="zh-CN"/>
        </w:rPr>
        <w:t>主要原因为本年中轴线</w:t>
      </w:r>
      <w:r>
        <w:rPr>
          <w:rFonts w:hint="eastAsia" w:ascii="仿宋_GB2312" w:hAnsi="仿宋" w:eastAsia="仿宋_GB2312"/>
          <w:sz w:val="28"/>
          <w:szCs w:val="28"/>
          <w:highlight w:val="none"/>
          <w:u w:val="none"/>
          <w:lang w:val="en-US" w:eastAsia="zh-CN"/>
        </w:rPr>
        <w:t>申遗文保修缮</w:t>
      </w:r>
      <w:r>
        <w:rPr>
          <w:rFonts w:hint="eastAsia" w:ascii="仿宋_GB2312" w:hAnsi="仿宋" w:eastAsia="仿宋_GB2312"/>
          <w:sz w:val="28"/>
          <w:szCs w:val="28"/>
          <w:highlight w:val="none"/>
          <w:u w:val="none"/>
          <w:lang w:eastAsia="zh-CN"/>
        </w:rPr>
        <w:t>项目</w:t>
      </w:r>
      <w:r>
        <w:rPr>
          <w:rFonts w:hint="eastAsia" w:ascii="仿宋_GB2312" w:hAnsi="仿宋" w:eastAsia="仿宋_GB2312"/>
          <w:sz w:val="28"/>
          <w:szCs w:val="28"/>
          <w:highlight w:val="none"/>
          <w:u w:val="none"/>
          <w:lang w:val="en-US" w:eastAsia="zh-CN"/>
        </w:rPr>
        <w:t>经费</w:t>
      </w:r>
      <w:r>
        <w:rPr>
          <w:rFonts w:hint="eastAsia" w:ascii="仿宋_GB2312" w:hAnsi="仿宋" w:eastAsia="仿宋_GB2312"/>
          <w:sz w:val="28"/>
          <w:szCs w:val="28"/>
          <w:highlight w:val="none"/>
          <w:u w:val="none"/>
          <w:lang w:eastAsia="zh-CN"/>
        </w:rPr>
        <w:t>减少。</w:t>
      </w:r>
    </w:p>
    <w:p w14:paraId="13480A6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7F24E0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19A749A">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w:t>
      </w:r>
      <w:r>
        <w:rPr>
          <w:rFonts w:hint="eastAsia" w:ascii="仿宋_GB2312" w:eastAsia="仿宋_GB2312"/>
          <w:sz w:val="28"/>
          <w:szCs w:val="28"/>
          <w:lang w:val="en-US" w:eastAsia="zh-CN"/>
        </w:rPr>
        <w:t>,</w:t>
      </w:r>
      <w:r>
        <w:rPr>
          <w:rFonts w:ascii="仿宋_GB2312" w:eastAsia="仿宋_GB2312"/>
          <w:sz w:val="28"/>
          <w:szCs w:val="28"/>
        </w:rPr>
        <w:t>805.12</w:t>
      </w:r>
      <w:r>
        <w:rPr>
          <w:rFonts w:hint="eastAsia" w:ascii="仿宋_GB2312" w:eastAsia="仿宋_GB2312"/>
          <w:sz w:val="28"/>
          <w:szCs w:val="28"/>
        </w:rPr>
        <w:t>万元，</w:t>
      </w:r>
      <w:r>
        <w:rPr>
          <w:rFonts w:hint="eastAsia" w:ascii="仿宋_GB2312" w:hAnsi="仿宋_GB2312" w:eastAsia="仿宋_GB2312" w:cs="仿宋_GB2312"/>
          <w:sz w:val="28"/>
          <w:szCs w:val="28"/>
        </w:rPr>
        <w:t>主要用于以下方面：一般公共服务支出</w:t>
      </w:r>
      <w:r>
        <w:rPr>
          <w:rFonts w:hint="eastAsia" w:ascii="仿宋_GB2312" w:hAnsi="仿宋_GB2312" w:eastAsia="仿宋_GB2312" w:cs="仿宋_GB2312"/>
          <w:sz w:val="28"/>
          <w:szCs w:val="28"/>
          <w:lang w:val="en-US" w:eastAsia="zh-CN"/>
        </w:rPr>
        <w:t>4,480.83</w:t>
      </w:r>
      <w:r>
        <w:rPr>
          <w:rFonts w:hint="eastAsia" w:ascii="仿宋_GB2312" w:hAnsi="仿宋_GB2312" w:eastAsia="仿宋_GB2312" w:cs="仿宋_GB2312"/>
          <w:sz w:val="28"/>
          <w:szCs w:val="28"/>
        </w:rPr>
        <w:t>万元，占本年财政拨款支出</w:t>
      </w:r>
      <w:r>
        <w:rPr>
          <w:rFonts w:hint="eastAsia" w:ascii="仿宋_GB2312" w:hAnsi="仿宋_GB2312" w:eastAsia="仿宋_GB2312" w:cs="仿宋_GB2312"/>
          <w:sz w:val="28"/>
          <w:szCs w:val="28"/>
          <w:lang w:val="en-US" w:eastAsia="zh-CN"/>
        </w:rPr>
        <w:t>65.84</w:t>
      </w:r>
      <w:r>
        <w:rPr>
          <w:rFonts w:hint="eastAsia" w:ascii="仿宋_GB2312" w:hAnsi="仿宋_GB2312" w:eastAsia="仿宋_GB2312" w:cs="仿宋_GB2312"/>
          <w:sz w:val="28"/>
          <w:szCs w:val="28"/>
        </w:rPr>
        <w:t>%；</w:t>
      </w:r>
      <w:r>
        <w:rPr>
          <w:rFonts w:hint="eastAsia" w:ascii="仿宋_GB2312" w:hAnsi="仿宋_GB2312" w:eastAsia="仿宋_GB2312" w:cs="仿宋_GB2312"/>
          <w:color w:val="auto"/>
          <w:sz w:val="28"/>
          <w:szCs w:val="28"/>
          <w:lang w:val="en-US" w:eastAsia="zh-CN"/>
        </w:rPr>
        <w:t>文化旅游体育与传媒支出1,710.55万元，占本年财政拨款支出25.14%；社会保障和就业支出613.74万元，占本年财政拨款支出9.02%。</w:t>
      </w:r>
    </w:p>
    <w:p w14:paraId="0202DACF">
      <w:pPr>
        <w:autoSpaceDE w:val="0"/>
        <w:autoSpaceDN w:val="0"/>
        <w:adjustRightInd w:val="0"/>
        <w:spacing w:line="580" w:lineRule="exact"/>
        <w:ind w:firstLine="560" w:firstLineChars="200"/>
        <w:jc w:val="left"/>
        <w:rPr>
          <w:ins w:id="0" w:author="文文" w:date="2025-09-01T11:24:13Z"/>
          <w:rFonts w:hint="eastAsia" w:ascii="仿宋_GB2312" w:eastAsia="仿宋_GB2312"/>
          <w:sz w:val="28"/>
          <w:szCs w:val="28"/>
        </w:rPr>
      </w:pPr>
    </w:p>
    <w:p w14:paraId="72E62E8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5BEAB52">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1、“一般公共服务支出”（类）</w:t>
      </w:r>
      <w:r>
        <w:rPr>
          <w:rFonts w:hint="eastAsia" w:ascii="仿宋_GB2312" w:hAnsi="仿宋_GB2312" w:eastAsia="仿宋_GB2312" w:cs="仿宋_GB2312"/>
          <w:color w:val="auto"/>
          <w:sz w:val="28"/>
          <w:szCs w:val="28"/>
          <w:lang w:val="en-US" w:eastAsia="zh-CN"/>
        </w:rPr>
        <w:t>2024年度年初预算4,490.94万元，</w:t>
      </w:r>
      <w:r>
        <w:rPr>
          <w:rFonts w:hint="eastAsia" w:ascii="仿宋_GB2312" w:hAnsi="仿宋_GB2312" w:eastAsia="仿宋_GB2312" w:cs="仿宋_GB2312"/>
          <w:color w:val="auto"/>
          <w:sz w:val="28"/>
          <w:szCs w:val="28"/>
        </w:rPr>
        <w:t>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年度决算</w:t>
      </w:r>
      <w:r>
        <w:rPr>
          <w:rFonts w:hint="eastAsia" w:ascii="仿宋_GB2312" w:hAnsi="仿宋_GB2312" w:eastAsia="仿宋_GB2312" w:cs="仿宋_GB2312"/>
          <w:color w:val="auto"/>
          <w:sz w:val="28"/>
          <w:szCs w:val="28"/>
          <w:lang w:val="en-US" w:eastAsia="zh-CN"/>
        </w:rPr>
        <w:t>4,480.83</w:t>
      </w:r>
      <w:r>
        <w:rPr>
          <w:rFonts w:hint="eastAsia" w:ascii="仿宋_GB2312" w:hAnsi="仿宋_GB2312" w:eastAsia="仿宋_GB2312" w:cs="仿宋_GB2312"/>
          <w:color w:val="auto"/>
          <w:sz w:val="28"/>
          <w:szCs w:val="28"/>
        </w:rPr>
        <w:t>万元</w:t>
      </w:r>
      <w:r>
        <w:rPr>
          <w:rFonts w:hint="eastAsia" w:ascii="仿宋_GB2312" w:hAnsi="仿宋_GB2312" w:eastAsia="仿宋_GB2312" w:cs="仿宋_GB2312"/>
          <w:color w:val="auto"/>
          <w:sz w:val="28"/>
          <w:szCs w:val="28"/>
          <w:lang w:eastAsia="zh-CN"/>
        </w:rPr>
        <w:t>，完成年初预算的</w:t>
      </w:r>
      <w:r>
        <w:rPr>
          <w:rFonts w:hint="eastAsia" w:ascii="仿宋_GB2312" w:hAnsi="仿宋_GB2312" w:eastAsia="仿宋_GB2312" w:cs="仿宋_GB2312"/>
          <w:color w:val="auto"/>
          <w:sz w:val="28"/>
          <w:szCs w:val="28"/>
          <w:lang w:val="en-US" w:eastAsia="zh-CN"/>
        </w:rPr>
        <w:t>99.77%</w:t>
      </w:r>
      <w:r>
        <w:rPr>
          <w:rFonts w:hint="eastAsia" w:ascii="仿宋_GB2312" w:hAnsi="仿宋_GB2312" w:eastAsia="仿宋_GB2312" w:cs="仿宋_GB2312"/>
          <w:color w:val="auto"/>
          <w:sz w:val="28"/>
          <w:szCs w:val="28"/>
        </w:rPr>
        <w:t>。其中：</w:t>
      </w:r>
    </w:p>
    <w:p w14:paraId="28D68078">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“群众团体事务”（款）2024年度年初预算4,490.94万元，2024年度决算4,480.83万元，</w:t>
      </w:r>
      <w:r>
        <w:rPr>
          <w:rFonts w:hint="eastAsia" w:ascii="仿宋_GB2312" w:hAnsi="仿宋_GB2312" w:eastAsia="仿宋_GB2312" w:cs="仿宋_GB2312"/>
          <w:color w:val="auto"/>
          <w:sz w:val="28"/>
          <w:szCs w:val="28"/>
          <w:lang w:eastAsia="zh-CN"/>
        </w:rPr>
        <w:t>完成年初预算的</w:t>
      </w:r>
      <w:r>
        <w:rPr>
          <w:rFonts w:hint="eastAsia" w:ascii="仿宋_GB2312" w:hAnsi="仿宋_GB2312" w:eastAsia="仿宋_GB2312" w:cs="仿宋_GB2312"/>
          <w:color w:val="auto"/>
          <w:sz w:val="28"/>
          <w:szCs w:val="28"/>
          <w:lang w:val="en-US" w:eastAsia="zh-CN"/>
        </w:rPr>
        <w:t>99.77%。主要原因：</w:t>
      </w:r>
      <w:r>
        <w:rPr>
          <w:rFonts w:hint="eastAsia" w:ascii="仿宋_GB2312" w:hAnsi="仿宋_GB2312" w:eastAsia="仿宋_GB2312" w:cs="仿宋_GB2312"/>
          <w:color w:val="auto"/>
          <w:sz w:val="28"/>
          <w:szCs w:val="28"/>
          <w:highlight w:val="none"/>
          <w:lang w:val="en-US" w:eastAsia="zh-CN"/>
        </w:rPr>
        <w:t>2024年部分办公区域装修改造，施工区域供暖季停暖，因此公用经费供暖费减少10.12万元。</w:t>
      </w:r>
    </w:p>
    <w:p w14:paraId="3C3C2473">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color w:val="auto"/>
          <w:sz w:val="28"/>
          <w:szCs w:val="28"/>
          <w:lang w:val="en-US" w:eastAsia="zh-CN"/>
        </w:rPr>
        <w:t>2、“文化旅游体育与传媒支出”(类)2024年度年初预算1,922.98万元，2024年度决算1,710.55万元，完成年初预算的88.95%</w:t>
      </w:r>
      <w:r>
        <w:rPr>
          <w:rFonts w:hint="eastAsia" w:ascii="仿宋_GB2312" w:hAnsi="仿宋_GB2312" w:eastAsia="仿宋_GB2312" w:cs="仿宋_GB2312"/>
          <w:sz w:val="28"/>
          <w:szCs w:val="28"/>
          <w:lang w:val="en-US" w:eastAsia="zh-CN"/>
        </w:rPr>
        <w:t>。其中：</w:t>
      </w:r>
    </w:p>
    <w:p w14:paraId="1696699A">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sz w:val="28"/>
          <w:szCs w:val="28"/>
          <w:lang w:val="en-US" w:eastAsia="zh-CN"/>
        </w:rPr>
        <w:t>“文物”（款）</w:t>
      </w:r>
      <w:r>
        <w:rPr>
          <w:rFonts w:hint="eastAsia" w:ascii="仿宋_GB2312" w:hAnsi="仿宋_GB2312" w:eastAsia="仿宋_GB2312" w:cs="仿宋_GB2312"/>
          <w:color w:val="auto"/>
          <w:sz w:val="28"/>
          <w:szCs w:val="28"/>
          <w:lang w:val="en-US" w:eastAsia="zh-CN"/>
        </w:rPr>
        <w:t>2024年度年初预算1,922.98万元，2024年度决算1,710.55万元，完成年初预算的88.95%</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color w:val="auto"/>
          <w:sz w:val="28"/>
          <w:szCs w:val="28"/>
          <w:lang w:val="en-US" w:eastAsia="zh-CN"/>
        </w:rPr>
        <w:t>主要原因：根据属地消防、公安等部门要求，经专家论证，取消了原项目设计方案中罩棚搭设，导致项目结余。</w:t>
      </w:r>
    </w:p>
    <w:p w14:paraId="089FBF89">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“社会保障和就业支出”(类)</w:t>
      </w:r>
      <w:r>
        <w:rPr>
          <w:rFonts w:hint="eastAsia" w:ascii="仿宋_GB2312" w:hAnsi="仿宋_GB2312" w:eastAsia="仿宋_GB2312" w:cs="仿宋_GB2312"/>
          <w:color w:val="auto"/>
          <w:sz w:val="28"/>
          <w:szCs w:val="28"/>
          <w:lang w:val="en-US" w:eastAsia="zh-CN"/>
        </w:rPr>
        <w:t>2024年度年初预算482.16万元，</w:t>
      </w:r>
      <w:r>
        <w:rPr>
          <w:rFonts w:hint="eastAsia" w:ascii="仿宋_GB2312" w:hAnsi="仿宋_GB2312" w:eastAsia="仿宋_GB2312" w:cs="仿宋_GB2312"/>
          <w:color w:val="auto"/>
          <w:sz w:val="28"/>
          <w:szCs w:val="28"/>
        </w:rPr>
        <w:t>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年度决算</w:t>
      </w:r>
      <w:r>
        <w:rPr>
          <w:rFonts w:hint="eastAsia" w:ascii="仿宋_GB2312" w:hAnsi="仿宋_GB2312" w:eastAsia="仿宋_GB2312" w:cs="仿宋_GB2312"/>
          <w:color w:val="auto"/>
          <w:sz w:val="28"/>
          <w:szCs w:val="28"/>
          <w:lang w:val="en-US" w:eastAsia="zh-CN"/>
        </w:rPr>
        <w:t>613.74</w:t>
      </w:r>
      <w:r>
        <w:rPr>
          <w:rFonts w:hint="eastAsia" w:ascii="仿宋_GB2312" w:hAnsi="仿宋_GB2312" w:eastAsia="仿宋_GB2312" w:cs="仿宋_GB2312"/>
          <w:color w:val="auto"/>
          <w:sz w:val="28"/>
          <w:szCs w:val="28"/>
        </w:rPr>
        <w:t>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127.29%</w:t>
      </w:r>
      <w:r>
        <w:rPr>
          <w:rFonts w:hint="eastAsia" w:ascii="仿宋_GB2312" w:hAnsi="仿宋_GB2312" w:eastAsia="仿宋_GB2312" w:cs="仿宋_GB2312"/>
          <w:sz w:val="28"/>
          <w:szCs w:val="28"/>
        </w:rPr>
        <w:t>。其中：</w:t>
      </w:r>
    </w:p>
    <w:p w14:paraId="50D6089A">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sz w:val="28"/>
          <w:szCs w:val="28"/>
        </w:rPr>
        <w:t>“行政事业单位养老支出”（款）</w:t>
      </w:r>
      <w:r>
        <w:rPr>
          <w:rFonts w:hint="eastAsia" w:ascii="仿宋_GB2312" w:hAnsi="仿宋_GB2312" w:eastAsia="仿宋_GB2312" w:cs="仿宋_GB2312"/>
          <w:color w:val="auto"/>
          <w:sz w:val="28"/>
          <w:szCs w:val="28"/>
          <w:lang w:val="en-US" w:eastAsia="zh-CN"/>
        </w:rPr>
        <w:t>2024年度年初预算482.16万元，</w:t>
      </w:r>
      <w:r>
        <w:rPr>
          <w:rFonts w:hint="eastAsia" w:ascii="仿宋_GB2312" w:hAnsi="仿宋_GB2312" w:eastAsia="仿宋_GB2312" w:cs="仿宋_GB2312"/>
          <w:color w:val="auto"/>
          <w:sz w:val="28"/>
          <w:szCs w:val="28"/>
        </w:rPr>
        <w:t>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年度决算</w:t>
      </w:r>
      <w:r>
        <w:rPr>
          <w:rFonts w:hint="eastAsia" w:ascii="仿宋_GB2312" w:hAnsi="仿宋_GB2312" w:eastAsia="仿宋_GB2312" w:cs="仿宋_GB2312"/>
          <w:color w:val="auto"/>
          <w:sz w:val="28"/>
          <w:szCs w:val="28"/>
          <w:lang w:val="en-US" w:eastAsia="zh-CN"/>
        </w:rPr>
        <w:t>447.63</w:t>
      </w:r>
      <w:r>
        <w:rPr>
          <w:rFonts w:hint="eastAsia" w:ascii="仿宋_GB2312" w:hAnsi="仿宋_GB2312" w:eastAsia="仿宋_GB2312" w:cs="仿宋_GB2312"/>
          <w:color w:val="auto"/>
          <w:sz w:val="28"/>
          <w:szCs w:val="28"/>
        </w:rPr>
        <w:t>万元，</w:t>
      </w:r>
      <w:r>
        <w:rPr>
          <w:rFonts w:hint="eastAsia" w:ascii="仿宋_GB2312" w:hAnsi="仿宋_GB2312" w:eastAsia="仿宋_GB2312" w:cs="仿宋_GB2312"/>
          <w:color w:val="auto"/>
          <w:sz w:val="28"/>
          <w:szCs w:val="28"/>
          <w:lang w:eastAsia="zh-CN"/>
        </w:rPr>
        <w:t>完成年初预算的</w:t>
      </w:r>
      <w:r>
        <w:rPr>
          <w:rFonts w:hint="eastAsia" w:ascii="仿宋_GB2312" w:hAnsi="仿宋_GB2312" w:eastAsia="仿宋_GB2312" w:cs="仿宋_GB2312"/>
          <w:color w:val="auto"/>
          <w:sz w:val="28"/>
          <w:szCs w:val="28"/>
          <w:lang w:val="en-US" w:eastAsia="zh-CN"/>
        </w:rPr>
        <w:t>92.84%</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kern w:val="2"/>
          <w:sz w:val="28"/>
          <w:szCs w:val="28"/>
          <w:highlight w:val="none"/>
          <w:lang w:val="en-US" w:eastAsia="zh-CN"/>
        </w:rPr>
        <w:t>主要原因为离休人员去世。</w:t>
      </w:r>
    </w:p>
    <w:p w14:paraId="137D7291">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“抚恤”（款）</w:t>
      </w:r>
      <w:r>
        <w:rPr>
          <w:rFonts w:hint="eastAsia" w:ascii="仿宋_GB2312" w:hAnsi="仿宋_GB2312" w:eastAsia="仿宋_GB2312" w:cs="仿宋_GB2312"/>
          <w:sz w:val="28"/>
          <w:szCs w:val="28"/>
          <w:lang w:val="en-US" w:eastAsia="zh-CN"/>
        </w:rPr>
        <w:t>2024年度年初预算0万元，</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年度决算</w:t>
      </w:r>
      <w:r>
        <w:rPr>
          <w:rFonts w:hint="eastAsia" w:ascii="仿宋_GB2312" w:hAnsi="仿宋_GB2312" w:eastAsia="仿宋_GB2312" w:cs="仿宋_GB2312"/>
          <w:sz w:val="28"/>
          <w:szCs w:val="28"/>
          <w:lang w:val="en-US" w:eastAsia="zh-CN"/>
        </w:rPr>
        <w:t>166.11</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主要原因：</w:t>
      </w:r>
      <w:r>
        <w:rPr>
          <w:rFonts w:hint="eastAsia" w:ascii="仿宋_GB2312" w:hAnsi="仿宋_GB2312" w:eastAsia="仿宋_GB2312" w:cs="仿宋_GB2312"/>
          <w:sz w:val="28"/>
          <w:szCs w:val="28"/>
          <w:lang w:val="en-US" w:eastAsia="zh-CN"/>
        </w:rPr>
        <w:t>追加离退休人员抚恤金</w:t>
      </w:r>
      <w:r>
        <w:rPr>
          <w:rFonts w:hint="eastAsia" w:ascii="仿宋_GB2312" w:hAnsi="仿宋_GB2312" w:eastAsia="仿宋_GB2312" w:cs="仿宋_GB2312"/>
          <w:sz w:val="28"/>
          <w:szCs w:val="28"/>
        </w:rPr>
        <w:t>。</w:t>
      </w:r>
    </w:p>
    <w:p w14:paraId="38E1261D">
      <w:pPr>
        <w:spacing w:line="580" w:lineRule="exact"/>
        <w:ind w:firstLine="560" w:firstLineChars="200"/>
        <w:rPr>
          <w:rFonts w:hint="eastAsia" w:ascii="黑体" w:eastAsia="黑体"/>
          <w:b/>
          <w:sz w:val="28"/>
          <w:szCs w:val="28"/>
        </w:rPr>
      </w:pPr>
      <w:r>
        <w:rPr>
          <w:rFonts w:hint="eastAsia" w:ascii="黑体" w:eastAsia="黑体"/>
          <w:b/>
          <w:sz w:val="28"/>
          <w:szCs w:val="28"/>
        </w:rPr>
        <w:t>五、政府性基金预算财政拨款支出决算情况说明</w:t>
      </w:r>
    </w:p>
    <w:p w14:paraId="2E8E50D6">
      <w:pPr>
        <w:ind w:firstLine="537" w:firstLineChars="192"/>
        <w:rPr>
          <w:rFonts w:hint="eastAsia" w:ascii="仿宋_GB2312" w:eastAsia="仿宋_GB2312"/>
          <w:sz w:val="28"/>
          <w:szCs w:val="28"/>
        </w:rPr>
      </w:pPr>
      <w:r>
        <w:rPr>
          <w:rFonts w:hint="eastAsia" w:ascii="仿宋_GB2312" w:eastAsia="仿宋_GB2312"/>
          <w:sz w:val="28"/>
          <w:szCs w:val="28"/>
        </w:rPr>
        <w:t>本单位 2024 年无政府性基金预算财政拨款支出。</w:t>
      </w:r>
    </w:p>
    <w:p w14:paraId="36BD559E">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A8B155E">
      <w:pPr>
        <w:ind w:firstLine="537" w:firstLineChars="192"/>
        <w:rPr>
          <w:rFonts w:hint="eastAsia" w:ascii="仿宋_GB2312" w:eastAsia="仿宋_GB2312"/>
          <w:sz w:val="28"/>
          <w:szCs w:val="28"/>
        </w:rPr>
      </w:pPr>
      <w:r>
        <w:rPr>
          <w:rFonts w:hint="eastAsia" w:ascii="仿宋_GB2312" w:eastAsia="仿宋_GB2312"/>
          <w:sz w:val="28"/>
          <w:szCs w:val="28"/>
        </w:rPr>
        <w:t>本单位 2024 年无</w:t>
      </w:r>
      <w:r>
        <w:rPr>
          <w:rFonts w:hint="eastAsia" w:ascii="仿宋_GB2312" w:eastAsia="仿宋_GB2312"/>
          <w:sz w:val="28"/>
          <w:szCs w:val="28"/>
          <w:lang w:eastAsia="zh-CN"/>
        </w:rPr>
        <w:t>国有资本经营预算财政拨款</w:t>
      </w:r>
      <w:r>
        <w:rPr>
          <w:rFonts w:hint="eastAsia" w:ascii="仿宋_GB2312" w:eastAsia="仿宋_GB2312"/>
          <w:sz w:val="28"/>
          <w:szCs w:val="28"/>
        </w:rPr>
        <w:t>支出。</w:t>
      </w:r>
    </w:p>
    <w:p w14:paraId="4D53AA9B">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A9569AC">
      <w:pPr>
        <w:keepNext w:val="0"/>
        <w:keepLines w:val="0"/>
        <w:widowControl/>
        <w:suppressLineNumbers w:val="0"/>
        <w:jc w:val="left"/>
        <w:rPr>
          <w:rFonts w:hint="eastAsia" w:ascii="仿宋_GB2312" w:eastAsia="仿宋_GB2312"/>
          <w:sz w:val="28"/>
          <w:szCs w:val="28"/>
          <w:u w:val="none"/>
        </w:rPr>
      </w:pPr>
      <w:r>
        <w:rPr>
          <w:rFonts w:hint="eastAsia" w:ascii="仿宋_GB2312" w:eastAsia="仿宋_GB2312"/>
          <w:sz w:val="28"/>
          <w:szCs w:val="28"/>
          <w:lang w:eastAsia="zh-CN"/>
        </w:rPr>
        <w:t>2024</w:t>
      </w:r>
      <w:r>
        <w:rPr>
          <w:rFonts w:hint="eastAsia" w:ascii="仿宋_GB2312" w:eastAsia="仿宋_GB2312"/>
          <w:sz w:val="28"/>
          <w:szCs w:val="28"/>
        </w:rPr>
        <w:t>年度使用一般公共预算财政拨款安排基本支出</w:t>
      </w:r>
      <w:r>
        <w:rPr>
          <w:rFonts w:ascii="仿宋_GB2312" w:eastAsia="仿宋_GB2312"/>
          <w:sz w:val="28"/>
          <w:szCs w:val="28"/>
        </w:rPr>
        <w:t>5</w:t>
      </w:r>
      <w:r>
        <w:rPr>
          <w:rFonts w:hint="eastAsia" w:ascii="仿宋_GB2312" w:eastAsia="仿宋_GB2312"/>
          <w:sz w:val="28"/>
          <w:szCs w:val="28"/>
          <w:lang w:val="en-US" w:eastAsia="zh-CN"/>
        </w:rPr>
        <w:t>,</w:t>
      </w:r>
      <w:r>
        <w:rPr>
          <w:rFonts w:ascii="仿宋_GB2312" w:eastAsia="仿宋_GB2312"/>
          <w:sz w:val="28"/>
          <w:szCs w:val="28"/>
        </w:rPr>
        <w:t>094.57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w:t>
      </w:r>
      <w:r>
        <w:rPr>
          <w:rFonts w:hint="eastAsia" w:ascii="仿宋_GB2312" w:hAnsi="Times New Roman" w:eastAsia="仿宋_GB2312" w:cs="Times New Roman"/>
          <w:kern w:val="2"/>
          <w:sz w:val="28"/>
          <w:szCs w:val="28"/>
          <w:u w:val="none"/>
          <w:lang w:val="en-US" w:eastAsia="zh-CN" w:bidi="ar"/>
        </w:rPr>
        <w:t>（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r>
        <w:rPr>
          <w:rFonts w:hint="eastAsia" w:ascii="仿宋_GB2312" w:eastAsia="仿宋_GB2312" w:cs="Times New Roman"/>
          <w:kern w:val="2"/>
          <w:sz w:val="28"/>
          <w:szCs w:val="28"/>
          <w:u w:val="none"/>
          <w:lang w:val="en-US" w:eastAsia="zh-CN" w:bidi="ar"/>
        </w:rPr>
        <w:t>。</w:t>
      </w:r>
    </w:p>
    <w:p w14:paraId="58EC0436">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仿宋_GB2312" w:eastAsia="仿宋_GB2312"/>
          <w:sz w:val="28"/>
          <w:szCs w:val="28"/>
          <w:u w:val="none"/>
        </w:rPr>
      </w:pPr>
    </w:p>
    <w:p w14:paraId="0064D938">
      <w:pPr>
        <w:autoSpaceDE w:val="0"/>
        <w:autoSpaceDN w:val="0"/>
        <w:adjustRightInd w:val="0"/>
        <w:spacing w:line="580" w:lineRule="exact"/>
        <w:jc w:val="both"/>
        <w:rPr>
          <w:rFonts w:hint="eastAsia" w:ascii="仿宋_GB2312" w:eastAsia="仿宋_GB2312"/>
          <w:sz w:val="28"/>
          <w:szCs w:val="28"/>
        </w:rPr>
      </w:pPr>
    </w:p>
    <w:p w14:paraId="3866CD45">
      <w:pPr>
        <w:pStyle w:val="2"/>
        <w:rPr>
          <w:rFonts w:hint="eastAsia" w:ascii="仿宋_GB2312" w:eastAsia="仿宋_GB2312"/>
          <w:sz w:val="28"/>
          <w:szCs w:val="28"/>
        </w:rPr>
      </w:pPr>
    </w:p>
    <w:p w14:paraId="54280BEC">
      <w:pPr>
        <w:autoSpaceDE w:val="0"/>
        <w:autoSpaceDN w:val="0"/>
        <w:adjustRightInd w:val="0"/>
        <w:spacing w:line="580" w:lineRule="exact"/>
        <w:jc w:val="both"/>
        <w:rPr>
          <w:rFonts w:hint="eastAsia" w:ascii="宋体" w:hAnsi="宋体"/>
          <w:b/>
          <w:spacing w:val="40"/>
          <w:sz w:val="32"/>
          <w:szCs w:val="32"/>
        </w:rPr>
      </w:pPr>
    </w:p>
    <w:p w14:paraId="5383CFF6">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3325C3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eastAsia="黑体"/>
          <w:sz w:val="28"/>
          <w:szCs w:val="28"/>
        </w:rPr>
      </w:pPr>
      <w:r>
        <w:rPr>
          <w:rFonts w:hint="eastAsia" w:ascii="黑体" w:eastAsia="黑体"/>
          <w:sz w:val="28"/>
          <w:szCs w:val="28"/>
        </w:rPr>
        <w:t>一、“三公”经费财政拨款决算情况</w:t>
      </w:r>
    </w:p>
    <w:p w14:paraId="4463531F">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本单位无此项</w:t>
      </w:r>
      <w:r>
        <w:rPr>
          <w:rFonts w:hint="eastAsia" w:ascii="仿宋_GB2312" w:eastAsia="仿宋_GB2312" w:cs="Times New Roman"/>
          <w:sz w:val="28"/>
          <w:szCs w:val="28"/>
          <w:lang w:val="en-US" w:eastAsia="zh-CN"/>
        </w:rPr>
        <w:t>支出</w:t>
      </w:r>
      <w:r>
        <w:rPr>
          <w:rFonts w:hint="eastAsia" w:ascii="仿宋_GB2312" w:hAnsi="Times New Roman" w:eastAsia="仿宋_GB2312" w:cs="Times New Roman"/>
          <w:sz w:val="28"/>
          <w:szCs w:val="28"/>
          <w:lang w:val="en-US" w:eastAsia="zh-CN"/>
        </w:rPr>
        <w:t>。</w:t>
      </w:r>
    </w:p>
    <w:p w14:paraId="5F96D412">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54" w:firstLineChars="198"/>
        <w:textAlignment w:val="auto"/>
        <w:rPr>
          <w:rFonts w:hint="eastAsia" w:ascii="黑体" w:eastAsia="黑体"/>
          <w:sz w:val="28"/>
          <w:szCs w:val="28"/>
        </w:rPr>
      </w:pPr>
      <w:r>
        <w:rPr>
          <w:rFonts w:hint="eastAsia" w:ascii="黑体" w:eastAsia="黑体"/>
          <w:sz w:val="28"/>
          <w:szCs w:val="28"/>
        </w:rPr>
        <w:t>二、机关运行经费支出情况</w:t>
      </w:r>
    </w:p>
    <w:p w14:paraId="67A4FA0C">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我单位不在机关运行经费统计范围之内</w:t>
      </w:r>
    </w:p>
    <w:p w14:paraId="388890C5">
      <w:pPr>
        <w:keepNext w:val="0"/>
        <w:keepLines w:val="0"/>
        <w:pageBreakBefore w:val="0"/>
        <w:widowControl w:val="0"/>
        <w:kinsoku/>
        <w:wordWrap/>
        <w:overflowPunct/>
        <w:topLinePunct w:val="0"/>
        <w:autoSpaceDE/>
        <w:autoSpaceDN/>
        <w:bidi w:val="0"/>
        <w:adjustRightInd/>
        <w:snapToGrid/>
        <w:spacing w:line="560" w:lineRule="exact"/>
        <w:ind w:left="540"/>
        <w:textAlignment w:val="auto"/>
        <w:rPr>
          <w:rFonts w:hint="eastAsia" w:ascii="黑体" w:eastAsia="黑体"/>
          <w:sz w:val="28"/>
          <w:szCs w:val="28"/>
        </w:rPr>
      </w:pPr>
      <w:r>
        <w:rPr>
          <w:rFonts w:hint="eastAsia" w:ascii="黑体" w:eastAsia="黑体"/>
          <w:sz w:val="28"/>
          <w:szCs w:val="28"/>
        </w:rPr>
        <w:t>三、政府采购支出情况</w:t>
      </w:r>
    </w:p>
    <w:p w14:paraId="5B1D0E69">
      <w:pPr>
        <w:keepNext w:val="0"/>
        <w:keepLines w:val="0"/>
        <w:pageBreakBefore w:val="0"/>
        <w:widowControl w:val="0"/>
        <w:kinsoku/>
        <w:wordWrap/>
        <w:overflowPunct/>
        <w:topLinePunct w:val="0"/>
        <w:autoSpaceDE/>
        <w:autoSpaceDN/>
        <w:bidi w:val="0"/>
        <w:adjustRightInd/>
        <w:snapToGrid/>
        <w:spacing w:line="560" w:lineRule="exact"/>
        <w:ind w:left="558" w:leftChars="266" w:firstLine="0" w:firstLineChars="0"/>
        <w:textAlignment w:val="auto"/>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2024年本单位政府采购支出2,766.83万元；</w:t>
      </w:r>
      <w:r>
        <w:rPr>
          <w:rFonts w:hint="eastAsia" w:ascii="仿宋_GB2312" w:eastAsia="仿宋_GB2312"/>
          <w:sz w:val="28"/>
          <w:szCs w:val="28"/>
        </w:rPr>
        <w:t>其中：政府采购工程支出</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710.5</w:t>
      </w:r>
      <w:r>
        <w:rPr>
          <w:rFonts w:hint="eastAsia" w:ascii="仿宋_GB2312" w:eastAsia="仿宋_GB2312"/>
          <w:sz w:val="28"/>
          <w:szCs w:val="28"/>
          <w:lang w:val="en-US" w:eastAsia="zh-CN"/>
        </w:rPr>
        <w:t>5</w:t>
      </w:r>
      <w:r>
        <w:rPr>
          <w:rFonts w:hint="eastAsia" w:ascii="仿宋_GB2312" w:eastAsia="仿宋_GB2312"/>
          <w:sz w:val="28"/>
          <w:szCs w:val="28"/>
        </w:rPr>
        <w:t>万元，政府采购服务支出</w:t>
      </w:r>
      <w:r>
        <w:rPr>
          <w:rFonts w:ascii="仿宋_GB2312" w:eastAsia="仿宋_GB2312"/>
          <w:sz w:val="28"/>
          <w:szCs w:val="28"/>
        </w:rPr>
        <w:t>1</w:t>
      </w:r>
      <w:r>
        <w:rPr>
          <w:rFonts w:hint="eastAsia" w:ascii="仿宋_GB2312" w:eastAsia="仿宋_GB2312"/>
          <w:sz w:val="28"/>
          <w:szCs w:val="28"/>
          <w:lang w:val="en-US" w:eastAsia="zh-CN"/>
        </w:rPr>
        <w:t>,</w:t>
      </w:r>
      <w:r>
        <w:rPr>
          <w:rFonts w:ascii="仿宋_GB2312" w:eastAsia="仿宋_GB2312"/>
          <w:sz w:val="28"/>
          <w:szCs w:val="28"/>
        </w:rPr>
        <w:t>056.28</w:t>
      </w:r>
      <w:r>
        <w:rPr>
          <w:rFonts w:hint="eastAsia" w:ascii="仿宋_GB2312" w:eastAsia="仿宋_GB2312"/>
          <w:sz w:val="28"/>
          <w:szCs w:val="28"/>
        </w:rPr>
        <w:t>万元。</w:t>
      </w:r>
    </w:p>
    <w:p w14:paraId="1D7BEB6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eastAsia="黑体"/>
          <w:sz w:val="28"/>
          <w:szCs w:val="28"/>
          <w:highlight w:val="yellow"/>
        </w:rPr>
      </w:pPr>
      <w:r>
        <w:rPr>
          <w:rFonts w:hint="eastAsia" w:ascii="黑体" w:eastAsia="黑体"/>
          <w:sz w:val="28"/>
          <w:szCs w:val="28"/>
          <w:highlight w:val="none"/>
        </w:rPr>
        <w:t>四、国有资产占用情况</w:t>
      </w:r>
    </w:p>
    <w:p w14:paraId="3BA6C7D5">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本单位无此项</w:t>
      </w:r>
      <w:r>
        <w:rPr>
          <w:rFonts w:hint="eastAsia" w:ascii="仿宋_GB2312" w:eastAsia="仿宋_GB2312" w:cs="Times New Roman"/>
          <w:sz w:val="28"/>
          <w:szCs w:val="28"/>
          <w:lang w:val="en-US" w:eastAsia="zh-CN"/>
        </w:rPr>
        <w:t>支出</w:t>
      </w:r>
      <w:r>
        <w:rPr>
          <w:rFonts w:hint="eastAsia" w:ascii="仿宋_GB2312" w:hAnsi="Times New Roman" w:eastAsia="仿宋_GB2312" w:cs="Times New Roman"/>
          <w:sz w:val="28"/>
          <w:szCs w:val="28"/>
          <w:lang w:val="en-US" w:eastAsia="zh-CN"/>
        </w:rPr>
        <w:t>。</w:t>
      </w:r>
    </w:p>
    <w:p w14:paraId="5BF469F4">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FD98EE9">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本单位无此项</w:t>
      </w:r>
      <w:r>
        <w:rPr>
          <w:rFonts w:hint="eastAsia" w:ascii="仿宋_GB2312" w:eastAsia="仿宋_GB2312" w:cs="Times New Roman"/>
          <w:sz w:val="28"/>
          <w:szCs w:val="28"/>
          <w:lang w:val="en-US" w:eastAsia="zh-CN"/>
        </w:rPr>
        <w:t>支出</w:t>
      </w:r>
      <w:r>
        <w:rPr>
          <w:rFonts w:hint="eastAsia" w:ascii="仿宋_GB2312" w:hAnsi="Times New Roman" w:eastAsia="仿宋_GB2312" w:cs="Times New Roman"/>
          <w:sz w:val="28"/>
          <w:szCs w:val="28"/>
          <w:lang w:val="en-US" w:eastAsia="zh-CN"/>
        </w:rPr>
        <w:t>。</w:t>
      </w:r>
    </w:p>
    <w:p w14:paraId="64D5333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CCFC25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hAnsi="Times New Roman" w:eastAsia="仿宋_GB2312" w:cs="Times New Roman"/>
          <w:sz w:val="28"/>
          <w:szCs w:val="28"/>
          <w:lang w:val="en-US" w:eastAsia="zh-CN"/>
        </w:rPr>
        <w:t>1.基本支出：</w:t>
      </w:r>
      <w:r>
        <w:rPr>
          <w:rFonts w:hint="eastAsia" w:ascii="仿宋_GB2312" w:eastAsia="仿宋_GB2312"/>
          <w:sz w:val="28"/>
          <w:szCs w:val="28"/>
        </w:rPr>
        <w:t>指为保障机构正常运转、完成日常工作任务而发生的人员支出和公用支出。</w:t>
      </w:r>
    </w:p>
    <w:p w14:paraId="46F143E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2.项目支出：指在基本支出之外为完成特定行政任务或事业发展目标所发生的支出。</w:t>
      </w:r>
    </w:p>
    <w:p w14:paraId="4D7B31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3.一般</w:t>
      </w:r>
      <w:r>
        <w:rPr>
          <w:rFonts w:hint="eastAsia" w:ascii="仿宋_GB2312" w:eastAsia="仿宋_GB2312"/>
          <w:sz w:val="28"/>
          <w:szCs w:val="28"/>
          <w:lang w:val="en-US" w:eastAsia="zh-CN"/>
        </w:rPr>
        <w:t>公共服务支出（类）群众团体事务（款）事业运行（项）：反映事业单位的基本支出，不包括行政单位（包括实行公务员管理的事业单位）后勤服务中心、医务室等附属事业单位。</w:t>
      </w:r>
    </w:p>
    <w:p w14:paraId="163CFEA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lang w:val="en-US" w:eastAsia="zh-CN"/>
        </w:rPr>
        <w:t>文化旅游体育与传媒支出（类）文物（款）历史名城与古迹（项）：</w:t>
      </w:r>
      <w:r>
        <w:rPr>
          <w:rFonts w:hint="eastAsia" w:ascii="仿宋_GB2312" w:eastAsia="仿宋_GB2312" w:cs="Times New Roman"/>
          <w:sz w:val="28"/>
          <w:szCs w:val="28"/>
          <w:lang w:val="en-US" w:eastAsia="zh-CN"/>
        </w:rPr>
        <w:t>反映历史名城、世界遗产规划与古迹保护等方面的支出。</w:t>
      </w:r>
    </w:p>
    <w:p w14:paraId="7055297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5.社会保障和就业支出（类）行政事业单位养老支出（款）行政单位离退休（项）：反映行政单位（包括实行公务员管理的事业单位）开支的离退休经费。</w:t>
      </w:r>
    </w:p>
    <w:p w14:paraId="4203972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sz w:val="28"/>
          <w:szCs w:val="28"/>
        </w:rPr>
      </w:pPr>
      <w:r>
        <w:rPr>
          <w:rFonts w:hint="eastAsia" w:ascii="仿宋_GB2312" w:eastAsia="仿宋_GB2312" w:cs="Times New Roman"/>
          <w:sz w:val="28"/>
          <w:szCs w:val="28"/>
          <w:lang w:val="en-US" w:eastAsia="zh-CN"/>
        </w:rPr>
        <w:t>6.</w:t>
      </w:r>
      <w:r>
        <w:rPr>
          <w:rFonts w:hint="eastAsia" w:ascii="仿宋_GB2312" w:eastAsia="仿宋_GB2312"/>
          <w:sz w:val="28"/>
          <w:szCs w:val="28"/>
          <w:lang w:val="en-US" w:eastAsia="zh-CN"/>
        </w:rPr>
        <w:t>社会保障和就业支出（类）抚恤（款）死亡抚恤（项）：反映按规定用于烈士和牺牲、病故人员家属的一次性和定期抚恤金、丧葬补助费以及烈士褒扬金。</w:t>
      </w:r>
    </w:p>
    <w:p w14:paraId="5D2FF692">
      <w:pPr>
        <w:tabs>
          <w:tab w:val="center" w:pos="6979"/>
        </w:tabs>
        <w:spacing w:line="380" w:lineRule="exact"/>
        <w:jc w:val="center"/>
        <w:rPr>
          <w:rFonts w:ascii="宋体" w:hAnsi="宋体" w:cs="宋体"/>
          <w:b/>
          <w:bCs/>
          <w:kern w:val="0"/>
          <w:sz w:val="28"/>
          <w:szCs w:val="28"/>
        </w:rPr>
      </w:pPr>
    </w:p>
    <w:p w14:paraId="57CEF993">
      <w:pPr>
        <w:pStyle w:val="7"/>
        <w:rPr>
          <w:rFonts w:ascii="宋体" w:hAnsi="宋体" w:cs="宋体"/>
          <w:b/>
          <w:bCs/>
          <w:kern w:val="0"/>
          <w:sz w:val="28"/>
          <w:szCs w:val="28"/>
        </w:rPr>
      </w:pPr>
    </w:p>
    <w:p w14:paraId="4D695E80">
      <w:pPr>
        <w:pStyle w:val="7"/>
        <w:rPr>
          <w:rFonts w:ascii="宋体" w:hAnsi="宋体" w:cs="宋体"/>
          <w:b/>
          <w:bCs/>
          <w:kern w:val="0"/>
          <w:sz w:val="28"/>
          <w:szCs w:val="28"/>
        </w:rPr>
      </w:pPr>
    </w:p>
    <w:p w14:paraId="0B9191B5">
      <w:pPr>
        <w:pStyle w:val="7"/>
        <w:rPr>
          <w:rFonts w:ascii="宋体" w:hAnsi="宋体" w:cs="宋体"/>
          <w:b/>
          <w:bCs/>
          <w:kern w:val="0"/>
          <w:sz w:val="28"/>
          <w:szCs w:val="28"/>
        </w:rPr>
      </w:pPr>
    </w:p>
    <w:p w14:paraId="6FF0F184">
      <w:pPr>
        <w:pStyle w:val="7"/>
        <w:rPr>
          <w:rFonts w:ascii="宋体" w:hAnsi="宋体" w:cs="宋体"/>
          <w:b/>
          <w:bCs/>
          <w:kern w:val="0"/>
          <w:sz w:val="28"/>
          <w:szCs w:val="28"/>
        </w:rPr>
      </w:pPr>
    </w:p>
    <w:p w14:paraId="191E6052">
      <w:pPr>
        <w:pStyle w:val="7"/>
        <w:rPr>
          <w:rFonts w:ascii="宋体" w:hAnsi="宋体" w:cs="宋体"/>
          <w:b/>
          <w:bCs/>
          <w:kern w:val="0"/>
          <w:sz w:val="28"/>
          <w:szCs w:val="28"/>
        </w:rPr>
      </w:pPr>
    </w:p>
    <w:p w14:paraId="22D530D8">
      <w:pPr>
        <w:pStyle w:val="7"/>
        <w:rPr>
          <w:rFonts w:ascii="宋体" w:hAnsi="宋体" w:cs="宋体"/>
          <w:b/>
          <w:bCs/>
          <w:kern w:val="0"/>
          <w:sz w:val="28"/>
          <w:szCs w:val="28"/>
        </w:rPr>
      </w:pPr>
    </w:p>
    <w:p w14:paraId="720FBA83">
      <w:pPr>
        <w:ind w:firstLine="0" w:firstLineChars="0"/>
        <w:jc w:val="both"/>
        <w:rPr>
          <w:rFonts w:hint="eastAsia" w:ascii="黑体" w:eastAsia="黑体"/>
          <w:sz w:val="32"/>
          <w:szCs w:val="32"/>
        </w:rPr>
      </w:pPr>
      <w:bookmarkStart w:id="0" w:name="_GoBack"/>
      <w:bookmarkEnd w:id="0"/>
    </w:p>
    <w:p w14:paraId="3F974624">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68C6C25">
      <w:pPr>
        <w:ind w:firstLine="560" w:firstLineChars="200"/>
        <w:rPr>
          <w:rFonts w:hint="eastAsia" w:ascii="黑体" w:eastAsia="黑体"/>
          <w:sz w:val="28"/>
          <w:szCs w:val="28"/>
          <w:highlight w:val="yellow"/>
        </w:rPr>
      </w:pPr>
    </w:p>
    <w:p w14:paraId="53F16A8A">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4AA9699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详见附件</w:t>
      </w:r>
    </w:p>
    <w:p w14:paraId="1C02C7A0">
      <w:pPr>
        <w:spacing w:line="480" w:lineRule="exact"/>
      </w:pPr>
    </w:p>
    <w:p w14:paraId="1D3DECE8"/>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4B9A7">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3</w:t>
    </w:r>
    <w:r>
      <w:fldChar w:fldCharType="end"/>
    </w:r>
  </w:p>
  <w:p w14:paraId="480D367D">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E8B79">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14:paraId="7D393372">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56CE2">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15</w:t>
    </w:r>
    <w:r>
      <w:fldChar w:fldCharType="end"/>
    </w:r>
  </w:p>
  <w:p w14:paraId="7552D2A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F9FB1"/>
    <w:multiLevelType w:val="singleLevel"/>
    <w:tmpl w:val="6F9F9FB1"/>
    <w:lvl w:ilvl="0" w:tentative="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文文">
    <w15:presenceInfo w15:providerId="WPS Office" w15:userId="2021398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337F8"/>
    <w:rsid w:val="079D520E"/>
    <w:rsid w:val="08283748"/>
    <w:rsid w:val="086735EC"/>
    <w:rsid w:val="0A772CB2"/>
    <w:rsid w:val="0ADD2D47"/>
    <w:rsid w:val="0C025A4F"/>
    <w:rsid w:val="0C175FAC"/>
    <w:rsid w:val="0D66716B"/>
    <w:rsid w:val="0E320E7D"/>
    <w:rsid w:val="114F14E4"/>
    <w:rsid w:val="1160227A"/>
    <w:rsid w:val="131F5627"/>
    <w:rsid w:val="13866B85"/>
    <w:rsid w:val="13922B54"/>
    <w:rsid w:val="171206A9"/>
    <w:rsid w:val="176221FA"/>
    <w:rsid w:val="18C21A75"/>
    <w:rsid w:val="1BCB234C"/>
    <w:rsid w:val="202A2E0B"/>
    <w:rsid w:val="20F4191C"/>
    <w:rsid w:val="24056690"/>
    <w:rsid w:val="25EC19B2"/>
    <w:rsid w:val="261D1FBA"/>
    <w:rsid w:val="27160EE4"/>
    <w:rsid w:val="273D248F"/>
    <w:rsid w:val="27BB7CDD"/>
    <w:rsid w:val="2AD73080"/>
    <w:rsid w:val="2BC465AE"/>
    <w:rsid w:val="2BFD2924"/>
    <w:rsid w:val="2C3F0EDD"/>
    <w:rsid w:val="2D2E0FCD"/>
    <w:rsid w:val="301E3DB5"/>
    <w:rsid w:val="305B5842"/>
    <w:rsid w:val="30F229C1"/>
    <w:rsid w:val="3148438F"/>
    <w:rsid w:val="31AC0DC2"/>
    <w:rsid w:val="31FE3C23"/>
    <w:rsid w:val="33DB71E0"/>
    <w:rsid w:val="34DE40C3"/>
    <w:rsid w:val="3E4E271A"/>
    <w:rsid w:val="3FAB716A"/>
    <w:rsid w:val="408E004E"/>
    <w:rsid w:val="421834E4"/>
    <w:rsid w:val="42AB2FE3"/>
    <w:rsid w:val="43A84AEA"/>
    <w:rsid w:val="452D5A80"/>
    <w:rsid w:val="4697496B"/>
    <w:rsid w:val="480A63EB"/>
    <w:rsid w:val="490D67C5"/>
    <w:rsid w:val="4AFE3320"/>
    <w:rsid w:val="4FB93DA8"/>
    <w:rsid w:val="519C669F"/>
    <w:rsid w:val="53C51418"/>
    <w:rsid w:val="5501585F"/>
    <w:rsid w:val="575E45CB"/>
    <w:rsid w:val="59E24AD2"/>
    <w:rsid w:val="5A9C6523"/>
    <w:rsid w:val="5B675186"/>
    <w:rsid w:val="5C3A5390"/>
    <w:rsid w:val="5FEB5A6A"/>
    <w:rsid w:val="63A4271D"/>
    <w:rsid w:val="63C73244"/>
    <w:rsid w:val="647800FD"/>
    <w:rsid w:val="65E2561F"/>
    <w:rsid w:val="66A74447"/>
    <w:rsid w:val="66FF4085"/>
    <w:rsid w:val="698C2932"/>
    <w:rsid w:val="69D435C6"/>
    <w:rsid w:val="6A2B2E2D"/>
    <w:rsid w:val="6C792BC7"/>
    <w:rsid w:val="6ECB392F"/>
    <w:rsid w:val="6F502086"/>
    <w:rsid w:val="6F987EA6"/>
    <w:rsid w:val="723C67BC"/>
    <w:rsid w:val="74C83E08"/>
    <w:rsid w:val="75352C43"/>
    <w:rsid w:val="781B6216"/>
    <w:rsid w:val="781C2AA9"/>
    <w:rsid w:val="78924DB3"/>
    <w:rsid w:val="7A0D6B6B"/>
    <w:rsid w:val="7DF52690"/>
    <w:rsid w:val="7E436AA7"/>
    <w:rsid w:val="7E4B2BCA"/>
    <w:rsid w:val="7F1F0492"/>
    <w:rsid w:val="7FF925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Body Text"/>
    <w:basedOn w:val="1"/>
    <w:qFormat/>
    <w:uiPriority w:val="0"/>
    <w:pPr>
      <w:spacing w:after="120"/>
    </w:pPr>
    <w:rPr>
      <w:rFonts w:hint="eastAsia" w:ascii="Arial Unicode MS" w:hAnsi="Arial Unicode MS" w:eastAsia="Arial Unicode MS" w:cs="Arial Unicode MS"/>
      <w:color w:val="000000"/>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First Indent"/>
    <w:basedOn w:val="5"/>
    <w:qFormat/>
    <w:uiPriority w:val="0"/>
    <w:pPr>
      <w:ind w:firstLine="420" w:firstLineChars="100"/>
    </w:pPr>
  </w:style>
  <w:style w:type="character" w:styleId="10">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7027.68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6a7b12a-1ebd-41ce-b78a-2d8f1bdc8b30}"/>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5094.57</c:v>
                </c:pt>
                <c:pt idx="1">
                  <c:v>1710.55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e802d40-e32f-45ad-b3e4-15d99afefd95}"/>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2549</Words>
  <Characters>2972</Characters>
  <Lines>0</Lines>
  <Paragraphs>0</Paragraphs>
  <TotalTime>3</TotalTime>
  <ScaleCrop>false</ScaleCrop>
  <LinksUpToDate>false</LinksUpToDate>
  <CharactersWithSpaces>2994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文文</cp:lastModifiedBy>
  <dcterms:modified xsi:type="dcterms:W3CDTF">2025-09-01T03:25:16Z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eyJoZGlkIjoiOTc1NjVlYzcwMzJhYTdlZWVjZjA0NjRjOWRjNmM2MzAiLCJ1c2VySWQiOiIyMzQ2OTUwMjUifQ==</vt:lpwstr>
  </property>
  <property fmtid="{D5CDD505-2E9C-101B-9397-08002B2CF9AE}" pid="4" name="ICV">
    <vt:lpwstr>4A26764765224EB1989049407A4B3F11_12</vt:lpwstr>
  </property>
</Properties>
</file>